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2858328F" w:rsidR="002309DB" w:rsidRPr="003F3C60" w:rsidRDefault="00D5247F" w:rsidP="008540B0">
      <w:pPr>
        <w:jc w:val="right"/>
        <w:rPr>
          <w:rFonts w:ascii="Trebuchet MS" w:eastAsiaTheme="minorHAnsi" w:hAnsi="Trebuchet MS" w:cstheme="minorBidi"/>
          <w:b/>
          <w:bCs/>
        </w:rPr>
      </w:pPr>
      <w:ins w:id="0" w:author="Adriana" w:date="2023-05-18T16:16:00Z">
        <w:r>
          <w:rPr>
            <w:rFonts w:ascii="Trebuchet MS" w:eastAsiaTheme="minorHAnsi" w:hAnsi="Trebuchet MS" w:cstheme="minorBidi"/>
            <w:b/>
            <w:bCs/>
          </w:rPr>
          <w:t xml:space="preserve">Anexa </w:t>
        </w:r>
        <w:del w:id="1" w:author="Gabriela" w:date="2023-08-01T15:02:00Z">
          <w:r w:rsidDel="00A0620A">
            <w:rPr>
              <w:rFonts w:ascii="Trebuchet MS" w:eastAsiaTheme="minorHAnsi" w:hAnsi="Trebuchet MS" w:cstheme="minorBidi"/>
              <w:b/>
              <w:bCs/>
            </w:rPr>
            <w:delText>15</w:delText>
          </w:r>
        </w:del>
      </w:ins>
      <w:ins w:id="2" w:author="Gabriela" w:date="2023-08-01T15:02:00Z">
        <w:r w:rsidR="00A0620A">
          <w:rPr>
            <w:rFonts w:ascii="Trebuchet MS" w:eastAsiaTheme="minorHAnsi" w:hAnsi="Trebuchet MS" w:cstheme="minorBidi"/>
            <w:b/>
            <w:bCs/>
          </w:rPr>
          <w:t>14</w:t>
        </w:r>
      </w:ins>
    </w:p>
    <w:p w14:paraId="50C2E409" w14:textId="23442AAB" w:rsidR="0066266C" w:rsidDel="00D53B82" w:rsidRDefault="005355A9" w:rsidP="008540B0">
      <w:pPr>
        <w:jc w:val="right"/>
        <w:rPr>
          <w:del w:id="3" w:author="Adriana" w:date="2023-05-18T14:54:00Z"/>
          <w:rFonts w:ascii="Trebuchet MS" w:eastAsiaTheme="minorHAnsi" w:hAnsi="Trebuchet MS" w:cstheme="minorBidi"/>
          <w:b/>
          <w:bCs/>
        </w:rPr>
      </w:pPr>
      <w:del w:id="4" w:author="Adriana" w:date="2023-05-18T14:54:00Z">
        <w:r w:rsidRPr="003C3ED5" w:rsidDel="00D53B82">
          <w:rPr>
            <w:rFonts w:ascii="Trebuchet MS" w:eastAsiaTheme="minorHAnsi" w:hAnsi="Trebuchet MS" w:cstheme="minorBidi"/>
            <w:b/>
            <w:bCs/>
          </w:rPr>
          <w:delText>ANEXA NR.</w:delText>
        </w:r>
        <w:r w:rsidR="00642874" w:rsidRPr="00BA139E" w:rsidDel="00D53B82">
          <w:rPr>
            <w:rFonts w:ascii="Trebuchet MS" w:eastAsiaTheme="minorHAnsi" w:hAnsi="Trebuchet MS" w:cstheme="minorBidi"/>
            <w:b/>
            <w:bCs/>
          </w:rPr>
          <w:delText xml:space="preserve"> </w:delText>
        </w:r>
        <w:r w:rsidR="008C64D7" w:rsidRPr="004051AF" w:rsidDel="00D53B82">
          <w:rPr>
            <w:rFonts w:ascii="Trebuchet MS" w:eastAsiaTheme="minorHAnsi" w:hAnsi="Trebuchet MS" w:cstheme="minorBidi"/>
            <w:b/>
            <w:bCs/>
          </w:rPr>
          <w:delText>5</w:delText>
        </w:r>
        <w:r w:rsidR="00373FCC" w:rsidRPr="007A7AA0" w:rsidDel="00D53B82">
          <w:rPr>
            <w:rFonts w:ascii="Trebuchet MS" w:eastAsiaTheme="minorHAnsi" w:hAnsi="Trebuchet MS" w:cstheme="minorBidi"/>
            <w:b/>
            <w:bCs/>
          </w:rPr>
          <w:delText xml:space="preserve"> </w:delText>
        </w:r>
        <w:r w:rsidR="00E16638" w:rsidRPr="00C3644C" w:rsidDel="00D53B82">
          <w:rPr>
            <w:rFonts w:ascii="Trebuchet MS" w:hAnsi="Trebuchet MS"/>
            <w:b/>
            <w:bCs/>
          </w:rPr>
          <w:delText xml:space="preserve">la </w:delText>
        </w:r>
        <w:r w:rsidR="00E16638" w:rsidRPr="00C3644C" w:rsidDel="00D53B82">
          <w:rPr>
            <w:rFonts w:ascii="Trebuchet MS" w:eastAsiaTheme="minorHAnsi" w:hAnsi="Trebuchet MS" w:cstheme="minorBidi"/>
            <w:b/>
            <w:bCs/>
          </w:rPr>
          <w:delText>OMIPE  nr.</w:delText>
        </w:r>
        <w:r w:rsidR="00E16638" w:rsidRPr="00C3644C" w:rsidDel="00D53B82">
          <w:rPr>
            <w:rFonts w:ascii="Trebuchet MS" w:hAnsi="Trebuchet MS"/>
            <w:b/>
            <w:bCs/>
          </w:rPr>
          <w:delText xml:space="preserve"> _____</w:delText>
        </w:r>
        <w:r w:rsidR="00E16638" w:rsidRPr="00C3644C" w:rsidDel="00D53B82">
          <w:rPr>
            <w:rFonts w:eastAsia="Trebuchet MS"/>
            <w:b/>
          </w:rPr>
          <w:delText xml:space="preserve"> </w:delText>
        </w:r>
      </w:del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Default="00373FCC" w:rsidP="008540B0">
      <w:pPr>
        <w:rPr>
          <w:ins w:id="5" w:author="Madalina" w:date="2023-06-16T11:14:00Z"/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E6F594E" w14:textId="43C0C59F" w:rsidR="00B31C5B" w:rsidRPr="00BD247D" w:rsidRDefault="00B31C5B" w:rsidP="008540B0">
      <w:pPr>
        <w:rPr>
          <w:rFonts w:ascii="Trebuchet MS" w:hAnsi="Trebuchet MS"/>
        </w:rPr>
      </w:pPr>
      <w:ins w:id="6" w:author="Madalina" w:date="2023-06-16T11:14:00Z">
        <w:r w:rsidRPr="00B31C5B">
          <w:rPr>
            <w:rFonts w:ascii="Trebuchet MS" w:hAnsi="Trebuchet MS"/>
          </w:rPr>
          <w:t>Actiunea 2.4 –Susținerea investiţiilor pentru dezvoltarea infrastructurii verzi în zonele urbane, inclusiv prin valorificarea terenurilor publice neutilizate</w:t>
        </w:r>
      </w:ins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7" w:name="_Hlk133306267"/>
    </w:p>
    <w:bookmarkEnd w:id="7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4A4F7" w14:textId="77777777" w:rsidR="005E016B" w:rsidRDefault="005E016B" w:rsidP="00BA763C">
      <w:r>
        <w:separator/>
      </w:r>
    </w:p>
  </w:endnote>
  <w:endnote w:type="continuationSeparator" w:id="0">
    <w:p w14:paraId="31E554FA" w14:textId="77777777" w:rsidR="005E016B" w:rsidRDefault="005E016B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8057E" w14:textId="77777777" w:rsidR="005E016B" w:rsidRDefault="005E016B" w:rsidP="00BA763C">
      <w:r>
        <w:separator/>
      </w:r>
    </w:p>
  </w:footnote>
  <w:footnote w:type="continuationSeparator" w:id="0">
    <w:p w14:paraId="31041ACB" w14:textId="77777777" w:rsidR="005E016B" w:rsidRDefault="005E016B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2DA27" w14:textId="77777777" w:rsidR="00AF65E2" w:rsidRDefault="00AF65E2" w:rsidP="00AF65E2">
    <w:pPr>
      <w:pStyle w:val="Header"/>
      <w:rPr>
        <w:ins w:id="8" w:author="Adriana" w:date="2023-05-18T10:35:00Z"/>
      </w:rPr>
    </w:pPr>
    <w:ins w:id="9" w:author="Adriana" w:date="2023-05-18T10:35:00Z">
      <w:r>
        <w:t>Programul Regional Sud-Est 2021-2027</w:t>
      </w:r>
      <w:r>
        <w:tab/>
      </w:r>
    </w:ins>
  </w:p>
  <w:p w14:paraId="0DE7E429" w14:textId="77777777" w:rsidR="00AF65E2" w:rsidRDefault="00AF65E2" w:rsidP="00AF65E2">
    <w:pPr>
      <w:pStyle w:val="Header"/>
      <w:rPr>
        <w:ins w:id="10" w:author="Adriana" w:date="2023-05-18T10:35:00Z"/>
      </w:rPr>
    </w:pPr>
  </w:p>
  <w:p w14:paraId="1428B225" w14:textId="64D282EA" w:rsidR="00AF65E2" w:rsidRDefault="00D53B82" w:rsidP="00AF65E2">
    <w:pPr>
      <w:pStyle w:val="Header"/>
      <w:rPr>
        <w:ins w:id="11" w:author="Adriana" w:date="2023-05-18T10:35:00Z"/>
      </w:rPr>
    </w:pPr>
    <w:ins w:id="12" w:author="Adriana" w:date="2023-05-18T14:53:00Z">
      <w:r w:rsidRPr="00D53B82">
        <w:t>Ghidul solicitantului Apel PRSE/</w:t>
      </w:r>
      <w:del w:id="13" w:author="Madalina" w:date="2023-07-06T15:59:00Z">
        <w:r w:rsidRPr="00D53B82" w:rsidDel="007D2204">
          <w:delText>2.4/1.1/2023; Apel PRSE/2.4/1.2/2023; Apel PRSE/2.4/1.3/2023</w:delText>
        </w:r>
      </w:del>
    </w:ins>
    <w:ins w:id="14" w:author="Madalina" w:date="2023-07-06T15:59:00Z">
      <w:r w:rsidR="007D2204">
        <w:t>2.3/1/2023</w:t>
      </w:r>
    </w:ins>
  </w:p>
  <w:p w14:paraId="18C6638F" w14:textId="77777777" w:rsidR="00AF65E2" w:rsidRDefault="00AF65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3710117">
    <w:abstractNumId w:val="23"/>
  </w:num>
  <w:num w:numId="2" w16cid:durableId="336427545">
    <w:abstractNumId w:val="13"/>
  </w:num>
  <w:num w:numId="3" w16cid:durableId="932279823">
    <w:abstractNumId w:val="12"/>
  </w:num>
  <w:num w:numId="4" w16cid:durableId="832377556">
    <w:abstractNumId w:val="22"/>
  </w:num>
  <w:num w:numId="5" w16cid:durableId="1054502013">
    <w:abstractNumId w:val="4"/>
  </w:num>
  <w:num w:numId="6" w16cid:durableId="1858809040">
    <w:abstractNumId w:val="10"/>
  </w:num>
  <w:num w:numId="7" w16cid:durableId="226917132">
    <w:abstractNumId w:val="7"/>
  </w:num>
  <w:num w:numId="8" w16cid:durableId="1761172375">
    <w:abstractNumId w:val="17"/>
  </w:num>
  <w:num w:numId="9" w16cid:durableId="935601646">
    <w:abstractNumId w:val="5"/>
  </w:num>
  <w:num w:numId="10" w16cid:durableId="462583803">
    <w:abstractNumId w:val="18"/>
  </w:num>
  <w:num w:numId="11" w16cid:durableId="1825589241">
    <w:abstractNumId w:val="14"/>
  </w:num>
  <w:num w:numId="12" w16cid:durableId="31198778">
    <w:abstractNumId w:val="9"/>
  </w:num>
  <w:num w:numId="13" w16cid:durableId="1007175269">
    <w:abstractNumId w:val="19"/>
  </w:num>
  <w:num w:numId="14" w16cid:durableId="1635521819">
    <w:abstractNumId w:val="2"/>
  </w:num>
  <w:num w:numId="15" w16cid:durableId="1558475357">
    <w:abstractNumId w:val="6"/>
  </w:num>
  <w:num w:numId="16" w16cid:durableId="665941155">
    <w:abstractNumId w:val="16"/>
  </w:num>
  <w:num w:numId="17" w16cid:durableId="476533569">
    <w:abstractNumId w:val="0"/>
  </w:num>
  <w:num w:numId="18" w16cid:durableId="781415688">
    <w:abstractNumId w:val="21"/>
  </w:num>
  <w:num w:numId="19" w16cid:durableId="1386952226">
    <w:abstractNumId w:val="3"/>
  </w:num>
  <w:num w:numId="20" w16cid:durableId="1503818527">
    <w:abstractNumId w:val="20"/>
  </w:num>
  <w:num w:numId="21" w16cid:durableId="195434437">
    <w:abstractNumId w:val="1"/>
  </w:num>
  <w:num w:numId="22" w16cid:durableId="1982880610">
    <w:abstractNumId w:val="11"/>
  </w:num>
  <w:num w:numId="23" w16cid:durableId="897934725">
    <w:abstractNumId w:val="8"/>
  </w:num>
  <w:num w:numId="24" w16cid:durableId="274336220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riana">
    <w15:presenceInfo w15:providerId="None" w15:userId="Adriana"/>
  </w15:person>
  <w15:person w15:author="Gabriela">
    <w15:presenceInfo w15:providerId="None" w15:userId="Gabriela"/>
  </w15:person>
  <w15:person w15:author="Madalina">
    <w15:presenceInfo w15:providerId="None" w15:userId="Madal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trackRevisio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8626D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63F56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16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1453"/>
    <w:rsid w:val="007973F7"/>
    <w:rsid w:val="007A261A"/>
    <w:rsid w:val="007A370B"/>
    <w:rsid w:val="007A7AA0"/>
    <w:rsid w:val="007B3AEB"/>
    <w:rsid w:val="007B5D69"/>
    <w:rsid w:val="007B664A"/>
    <w:rsid w:val="007D2204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620A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AF65E2"/>
    <w:rsid w:val="00B075C0"/>
    <w:rsid w:val="00B1584A"/>
    <w:rsid w:val="00B2209D"/>
    <w:rsid w:val="00B31C5B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B2C6B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47F"/>
    <w:rsid w:val="00D52CF2"/>
    <w:rsid w:val="00D53B8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3CA7"/>
    <w:rsid w:val="00E078C4"/>
    <w:rsid w:val="00E16474"/>
    <w:rsid w:val="00E16638"/>
    <w:rsid w:val="00E379CE"/>
    <w:rsid w:val="00E85CC6"/>
    <w:rsid w:val="00E92F81"/>
    <w:rsid w:val="00EA530B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F9ABA-C849-48A6-B79E-24ECAB0A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Gabriela</cp:lastModifiedBy>
  <cp:revision>2</cp:revision>
  <dcterms:created xsi:type="dcterms:W3CDTF">2023-08-01T12:02:00Z</dcterms:created>
  <dcterms:modified xsi:type="dcterms:W3CDTF">2023-08-01T12:02:00Z</dcterms:modified>
</cp:coreProperties>
</file>